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E21D9" w14:textId="77777777" w:rsidR="008962E1" w:rsidRPr="00E4158C" w:rsidRDefault="008962E1" w:rsidP="008962E1">
      <w:pPr>
        <w:spacing w:line="276" w:lineRule="auto"/>
        <w:rPr>
          <w:rFonts w:ascii="Times New Roman" w:hAnsi="Times New Roman" w:cs="Times New Roman"/>
        </w:rPr>
      </w:pPr>
    </w:p>
    <w:p w14:paraId="77BE21DA" w14:textId="77777777" w:rsidR="008962E1" w:rsidRPr="00E4158C" w:rsidRDefault="008962E1" w:rsidP="008962E1">
      <w:pPr>
        <w:spacing w:line="276" w:lineRule="auto"/>
        <w:rPr>
          <w:rFonts w:ascii="Times New Roman" w:hAnsi="Times New Roman" w:cs="Times New Roman"/>
        </w:rPr>
      </w:pPr>
    </w:p>
    <w:p w14:paraId="77BE21DB" w14:textId="77777777" w:rsidR="008962E1" w:rsidRPr="00E4158C" w:rsidRDefault="008962E1" w:rsidP="008962E1">
      <w:pPr>
        <w:spacing w:line="276" w:lineRule="auto"/>
        <w:rPr>
          <w:rFonts w:ascii="Times New Roman" w:hAnsi="Times New Roman" w:cs="Times New Roman"/>
        </w:rPr>
      </w:pPr>
    </w:p>
    <w:p w14:paraId="77BE21DC" w14:textId="49C02B72" w:rsidR="008962E1" w:rsidRPr="00E4158C" w:rsidRDefault="00A23FD0" w:rsidP="008962E1">
      <w:pPr>
        <w:spacing w:line="276" w:lineRule="auto"/>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sidR="007B34B4">
        <w:rPr>
          <w:rFonts w:ascii="Times New Roman" w:hAnsi="Times New Roman" w:cs="Times New Roman"/>
        </w:rPr>
        <w:t>Januar</w:t>
      </w:r>
      <w:r w:rsidR="007B34B4">
        <w:rPr>
          <w:rFonts w:ascii="Times New Roman" w:hAnsi="Times New Roman" w:cs="Times New Roman"/>
        </w:rPr>
        <w:t>y, 7</w:t>
      </w:r>
      <w:r w:rsidR="007B34B4" w:rsidRPr="007B34B4">
        <w:rPr>
          <w:rFonts w:ascii="Times New Roman" w:hAnsi="Times New Roman" w:cs="Times New Roman"/>
          <w:vertAlign w:val="superscript"/>
        </w:rPr>
        <w:t>th</w:t>
      </w:r>
      <w:r w:rsidR="007B34B4">
        <w:rPr>
          <w:rFonts w:ascii="Times New Roman" w:hAnsi="Times New Roman" w:cs="Times New Roman"/>
        </w:rPr>
        <w:t xml:space="preserve"> 2019</w:t>
      </w:r>
    </w:p>
    <w:p w14:paraId="77BE21DD" w14:textId="77777777" w:rsidR="008962E1" w:rsidRPr="00E4158C" w:rsidRDefault="008962E1" w:rsidP="008962E1">
      <w:pPr>
        <w:spacing w:line="276" w:lineRule="auto"/>
        <w:rPr>
          <w:rFonts w:ascii="Times New Roman" w:hAnsi="Times New Roman" w:cs="Times New Roman"/>
        </w:rPr>
      </w:pPr>
    </w:p>
    <w:p w14:paraId="77BE21DE" w14:textId="77777777" w:rsidR="008962E1" w:rsidRPr="00E4158C" w:rsidRDefault="008962E1" w:rsidP="008962E1">
      <w:pPr>
        <w:spacing w:line="276" w:lineRule="auto"/>
        <w:rPr>
          <w:rFonts w:ascii="Times New Roman" w:hAnsi="Times New Roman" w:cs="Times New Roman"/>
        </w:rPr>
      </w:pPr>
    </w:p>
    <w:p w14:paraId="77BE21DF" w14:textId="69928EE6" w:rsidR="008962E1" w:rsidRPr="00E4158C" w:rsidRDefault="007B34B4" w:rsidP="008962E1">
      <w:pPr>
        <w:spacing w:line="276" w:lineRule="auto"/>
        <w:jc w:val="both"/>
        <w:rPr>
          <w:rFonts w:ascii="Times New Roman" w:hAnsi="Times New Roman" w:cs="Times New Roman"/>
        </w:rPr>
      </w:pPr>
      <w:r>
        <w:rPr>
          <w:rFonts w:ascii="Times New Roman" w:hAnsi="Times New Roman" w:cs="Times New Roman"/>
        </w:rPr>
        <w:t>Dear Editor</w:t>
      </w:r>
      <w:r w:rsidR="008962E1" w:rsidRPr="00E4158C">
        <w:rPr>
          <w:rFonts w:ascii="Times New Roman" w:hAnsi="Times New Roman" w:cs="Times New Roman"/>
        </w:rPr>
        <w:t>,</w:t>
      </w:r>
    </w:p>
    <w:p w14:paraId="77BE21E0" w14:textId="77777777" w:rsidR="008962E1" w:rsidRPr="00E4158C" w:rsidRDefault="008962E1" w:rsidP="008962E1">
      <w:pPr>
        <w:spacing w:line="276" w:lineRule="auto"/>
        <w:jc w:val="both"/>
        <w:rPr>
          <w:rFonts w:ascii="Times New Roman" w:hAnsi="Times New Roman" w:cs="Times New Roman"/>
        </w:rPr>
      </w:pPr>
    </w:p>
    <w:p w14:paraId="77BE21E1" w14:textId="2581B17E" w:rsidR="008962E1" w:rsidRPr="00E4158C" w:rsidRDefault="007B34B4" w:rsidP="008962E1">
      <w:pPr>
        <w:spacing w:line="276" w:lineRule="auto"/>
        <w:rPr>
          <w:rFonts w:ascii="Times New Roman" w:hAnsi="Times New Roman" w:cs="Times New Roman"/>
        </w:rPr>
      </w:pPr>
      <w:r>
        <w:rPr>
          <w:rFonts w:ascii="Times New Roman" w:hAnsi="Times New Roman" w:cs="Times New Roman"/>
        </w:rPr>
        <w:t xml:space="preserve">We appreciate the recommended suggestions and we sought to address all the comments. Please see below for the response. </w:t>
      </w:r>
    </w:p>
    <w:p w14:paraId="77BE21E2" w14:textId="77777777" w:rsidR="00E35233" w:rsidRPr="00E4158C" w:rsidRDefault="00E4158C">
      <w:pPr>
        <w:rPr>
          <w:rFonts w:ascii="Times New Roman" w:hAnsi="Times New Roman" w:cs="Times New Roman"/>
        </w:rPr>
      </w:pPr>
      <w:r w:rsidRPr="00E4158C">
        <w:rPr>
          <w:rFonts w:ascii="Times New Roman" w:hAnsi="Times New Roman" w:cs="Times New Roman"/>
        </w:rPr>
        <w:br/>
        <w:t>Please do not hesitate to contact us if you have any remaining questions.</w:t>
      </w:r>
    </w:p>
    <w:p w14:paraId="77BE21E3" w14:textId="77777777" w:rsidR="00E4158C" w:rsidRPr="00E4158C" w:rsidRDefault="00E4158C">
      <w:pPr>
        <w:rPr>
          <w:rFonts w:ascii="Times New Roman" w:hAnsi="Times New Roman" w:cs="Times New Roman"/>
        </w:rPr>
      </w:pPr>
      <w:r w:rsidRPr="00E4158C">
        <w:rPr>
          <w:rFonts w:ascii="Times New Roman" w:hAnsi="Times New Roman" w:cs="Times New Roman"/>
        </w:rPr>
        <w:br/>
        <w:t>Kind regards,</w:t>
      </w:r>
    </w:p>
    <w:p w14:paraId="77BE21E4" w14:textId="77777777" w:rsidR="00E4158C" w:rsidRPr="00E4158C" w:rsidRDefault="00E4158C">
      <w:pPr>
        <w:rPr>
          <w:rFonts w:ascii="Times New Roman" w:hAnsi="Times New Roman" w:cs="Times New Roman"/>
        </w:rPr>
      </w:pPr>
    </w:p>
    <w:p w14:paraId="77BE21E5" w14:textId="77777777" w:rsidR="00E4158C" w:rsidRDefault="00E4158C">
      <w:pPr>
        <w:rPr>
          <w:rFonts w:ascii="Times New Roman" w:hAnsi="Times New Roman" w:cs="Times New Roman"/>
        </w:rPr>
      </w:pPr>
      <w:r w:rsidRPr="00E4158C">
        <w:rPr>
          <w:rFonts w:ascii="Times New Roman" w:hAnsi="Times New Roman" w:cs="Times New Roman"/>
        </w:rPr>
        <w:t>Zhaoli Sun</w:t>
      </w:r>
      <w:r w:rsidRPr="00E4158C">
        <w:rPr>
          <w:rFonts w:ascii="Times New Roman" w:hAnsi="Times New Roman" w:cs="Times New Roman"/>
        </w:rPr>
        <w:br/>
        <w:t xml:space="preserve">Ali Ahmadi </w:t>
      </w:r>
    </w:p>
    <w:p w14:paraId="23D3A78D" w14:textId="366689D9" w:rsidR="00972D4C" w:rsidRPr="007B34B4" w:rsidRDefault="00E4158C" w:rsidP="007B34B4">
      <w:pPr>
        <w:spacing w:after="200" w:line="276" w:lineRule="auto"/>
      </w:pPr>
      <w:r>
        <w:rPr>
          <w:rFonts w:ascii="Times New Roman" w:hAnsi="Times New Roman" w:cs="Times New Roman"/>
        </w:rPr>
        <w:br w:type="page"/>
      </w:r>
      <w:r w:rsidR="007B34B4">
        <w:rPr>
          <w:rStyle w:val="Strong"/>
        </w:rPr>
        <w:lastRenderedPageBreak/>
        <w:t>Editorial comments:</w:t>
      </w:r>
      <w:r w:rsidR="007B34B4">
        <w:br/>
      </w:r>
      <w:r w:rsidR="007B34B4">
        <w:br/>
        <w:t>1. The editor has formatted the manuscript to match the journal's style, please retain the same.</w:t>
      </w:r>
      <w:ins w:id="0" w:author="Ali Ahmadi" w:date="2019-01-07T21:46:00Z">
        <w:r w:rsidR="007B34B4">
          <w:t xml:space="preserve"> We thank the editor for formatting the style and we have retained the same style. </w:t>
        </w:r>
      </w:ins>
      <w:r w:rsidR="007B34B4">
        <w:br/>
        <w:t>2. Please address all the specific comments marked in the manuscript.</w:t>
      </w:r>
      <w:ins w:id="1" w:author="Ali Ahmadi" w:date="2019-01-07T21:46:00Z">
        <w:r w:rsidR="007B34B4">
          <w:t xml:space="preserve"> All the mentioned topics are addressed as you can see in the track changes and final manuscript. </w:t>
        </w:r>
      </w:ins>
      <w:r w:rsidR="007B34B4">
        <w:br/>
        <w:t>3. Please reword the title to avoid any punctuation marks in the title.</w:t>
      </w:r>
      <w:ins w:id="2" w:author="Ali Ahmadi" w:date="2019-01-07T21:46:00Z">
        <w:r w:rsidR="007B34B4">
          <w:t xml:space="preserve"> As we have stated in the response in the manuscript with track changes, we really do need the colon to correctly convey our message. We really would like to keep the title as is. I have given you some very recent examples of jove publications with colons and punctuation in the title. Besides that, this was not an absolute </w:t>
        </w:r>
      </w:ins>
      <w:ins w:id="3" w:author="Ali Ahmadi" w:date="2019-01-07T21:48:00Z">
        <w:r w:rsidR="007B34B4">
          <w:t>requirement</w:t>
        </w:r>
      </w:ins>
      <w:ins w:id="4" w:author="Ali Ahmadi" w:date="2019-01-07T21:46:00Z">
        <w:r w:rsidR="007B34B4">
          <w:t xml:space="preserve"> </w:t>
        </w:r>
      </w:ins>
      <w:ins w:id="5" w:author="Ali Ahmadi" w:date="2019-01-07T21:48:00Z">
        <w:r w:rsidR="007B34B4">
          <w:t>in the manuscript template. Thus, we appreciate if we could retain the same title. Thank you.</w:t>
        </w:r>
      </w:ins>
      <w:r w:rsidR="007B34B4">
        <w:br/>
        <w:t>4. Once done please proofread the manuscript carefully for any spelling or grammar issues.</w:t>
      </w:r>
      <w:ins w:id="6" w:author="Ali Ahmadi" w:date="2019-01-07T21:48:00Z">
        <w:r w:rsidR="007B34B4">
          <w:t xml:space="preserve"> We have proofread the manuscript carefully and expect no spelling or grammatical mistakes. </w:t>
        </w:r>
      </w:ins>
      <w:bookmarkStart w:id="7" w:name="_GoBack"/>
      <w:bookmarkEnd w:id="7"/>
    </w:p>
    <w:sectPr w:rsidR="00972D4C" w:rsidRPr="007B34B4" w:rsidSect="007C6262">
      <w:footerReference w:type="default" r:id="rId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E21F1" w14:textId="77777777" w:rsidR="00860F1E" w:rsidRDefault="00A23FD0">
      <w:r>
        <w:separator/>
      </w:r>
    </w:p>
  </w:endnote>
  <w:endnote w:type="continuationSeparator" w:id="0">
    <w:p w14:paraId="77BE21F3" w14:textId="77777777" w:rsidR="00860F1E" w:rsidRDefault="00A2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558329"/>
      <w:docPartObj>
        <w:docPartGallery w:val="Page Numbers (Bottom of Page)"/>
        <w:docPartUnique/>
      </w:docPartObj>
    </w:sdtPr>
    <w:sdtEndPr/>
    <w:sdtContent>
      <w:p w14:paraId="77BE21EB" w14:textId="1AA3CFFB" w:rsidR="007C6262" w:rsidRDefault="007C6262">
        <w:pPr>
          <w:pStyle w:val="Footer"/>
          <w:jc w:val="right"/>
        </w:pPr>
        <w:r>
          <w:rPr>
            <w:noProof/>
          </w:rPr>
          <w:fldChar w:fldCharType="begin"/>
        </w:r>
        <w:r>
          <w:rPr>
            <w:noProof/>
          </w:rPr>
          <w:instrText xml:space="preserve"> PAGE   \* MERGEFORMAT </w:instrText>
        </w:r>
        <w:r>
          <w:rPr>
            <w:noProof/>
          </w:rPr>
          <w:fldChar w:fldCharType="separate"/>
        </w:r>
        <w:r w:rsidR="007B34B4">
          <w:rPr>
            <w:noProof/>
          </w:rPr>
          <w:t>2</w:t>
        </w:r>
        <w:r>
          <w:rPr>
            <w:noProof/>
          </w:rPr>
          <w:fldChar w:fldCharType="end"/>
        </w:r>
      </w:p>
    </w:sdtContent>
  </w:sdt>
  <w:p w14:paraId="77BE21EC" w14:textId="77777777" w:rsidR="007C6262" w:rsidRDefault="007C6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E21ED" w14:textId="77777777" w:rsidR="00860F1E" w:rsidRDefault="00A23FD0">
      <w:r>
        <w:separator/>
      </w:r>
    </w:p>
  </w:footnote>
  <w:footnote w:type="continuationSeparator" w:id="0">
    <w:p w14:paraId="77BE21EF" w14:textId="77777777" w:rsidR="00860F1E" w:rsidRDefault="00A23FD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i Ahmadi">
    <w15:presenceInfo w15:providerId="Windows Live" w15:userId="cfcde0d0eea04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F2547"/>
    <w:rsid w:val="000E2C18"/>
    <w:rsid w:val="00155B06"/>
    <w:rsid w:val="001B4A0F"/>
    <w:rsid w:val="00261C5D"/>
    <w:rsid w:val="002E14CC"/>
    <w:rsid w:val="00586AEC"/>
    <w:rsid w:val="00624D0D"/>
    <w:rsid w:val="00672533"/>
    <w:rsid w:val="00674156"/>
    <w:rsid w:val="006F786D"/>
    <w:rsid w:val="007B34B4"/>
    <w:rsid w:val="007C6262"/>
    <w:rsid w:val="00860F1E"/>
    <w:rsid w:val="00866A22"/>
    <w:rsid w:val="008962E1"/>
    <w:rsid w:val="008A1C3C"/>
    <w:rsid w:val="008E4956"/>
    <w:rsid w:val="008F2547"/>
    <w:rsid w:val="00972D4C"/>
    <w:rsid w:val="00A23FD0"/>
    <w:rsid w:val="00A51D0A"/>
    <w:rsid w:val="00A91F1C"/>
    <w:rsid w:val="00B0776C"/>
    <w:rsid w:val="00B461C2"/>
    <w:rsid w:val="00C70692"/>
    <w:rsid w:val="00D36D57"/>
    <w:rsid w:val="00D93EB1"/>
    <w:rsid w:val="00DF26DF"/>
    <w:rsid w:val="00E35233"/>
    <w:rsid w:val="00E4158C"/>
    <w:rsid w:val="00EB340E"/>
    <w:rsid w:val="00EB526E"/>
    <w:rsid w:val="00F53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21D9"/>
  <w15:docId w15:val="{77421E1C-AF07-46ED-BEA9-2EA1E2438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2E1"/>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962E1"/>
    <w:pPr>
      <w:tabs>
        <w:tab w:val="center" w:pos="4680"/>
        <w:tab w:val="right" w:pos="9360"/>
      </w:tabs>
    </w:pPr>
  </w:style>
  <w:style w:type="character" w:customStyle="1" w:styleId="FooterChar">
    <w:name w:val="Footer Char"/>
    <w:basedOn w:val="DefaultParagraphFont"/>
    <w:link w:val="Footer"/>
    <w:uiPriority w:val="99"/>
    <w:rsid w:val="008962E1"/>
    <w:rPr>
      <w:rFonts w:eastAsiaTheme="minorEastAsia"/>
      <w:sz w:val="24"/>
      <w:szCs w:val="24"/>
      <w:lang w:val="en-GB"/>
    </w:rPr>
  </w:style>
  <w:style w:type="character" w:styleId="Strong">
    <w:name w:val="Strong"/>
    <w:basedOn w:val="DefaultParagraphFont"/>
    <w:uiPriority w:val="22"/>
    <w:qFormat/>
    <w:rsid w:val="007B34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198</Words>
  <Characters>1133</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Rumpelstilzchen</dc:creator>
  <cp:lastModifiedBy>Ali Reza Ahmadi</cp:lastModifiedBy>
  <cp:revision>10</cp:revision>
  <dcterms:created xsi:type="dcterms:W3CDTF">2018-12-28T02:32:00Z</dcterms:created>
  <dcterms:modified xsi:type="dcterms:W3CDTF">2019-01-08T02:48:00Z</dcterms:modified>
</cp:coreProperties>
</file>